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FE19F" w14:textId="2FEA3F06" w:rsidR="00876603" w:rsidRDefault="007A570F" w:rsidP="00B911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Abrumado por la bibliografía</w:t>
      </w:r>
      <w:r w:rsidR="000852D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26088">
        <w:rPr>
          <w:rFonts w:ascii="Times New Roman" w:hAnsi="Times New Roman" w:cs="Times New Roman"/>
          <w:b/>
          <w:bCs/>
          <w:sz w:val="24"/>
          <w:szCs w:val="24"/>
        </w:rPr>
        <w:t xml:space="preserve">Howard Becker, </w:t>
      </w:r>
      <w:r w:rsidR="001F49F8">
        <w:rPr>
          <w:rFonts w:ascii="Times New Roman" w:hAnsi="Times New Roman" w:cs="Times New Roman"/>
          <w:b/>
          <w:bCs/>
          <w:sz w:val="24"/>
          <w:szCs w:val="24"/>
        </w:rPr>
        <w:t>2011</w:t>
      </w:r>
      <w:r>
        <w:rPr>
          <w:rFonts w:ascii="Times New Roman" w:hAnsi="Times New Roman" w:cs="Times New Roman"/>
          <w:b/>
          <w:bCs/>
          <w:sz w:val="24"/>
          <w:szCs w:val="24"/>
        </w:rPr>
        <w:t>, Manual de escritura para científicos sociales: cómo empezar y terminar una tesis, un libro o un artículo</w:t>
      </w:r>
      <w:r w:rsidR="0008636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7719E">
        <w:rPr>
          <w:rFonts w:ascii="Times New Roman" w:hAnsi="Times New Roman" w:cs="Times New Roman"/>
          <w:b/>
          <w:bCs/>
          <w:sz w:val="24"/>
          <w:szCs w:val="24"/>
        </w:rPr>
        <w:t>Capítulo</w:t>
      </w:r>
      <w:r w:rsidR="00CB1F0D">
        <w:rPr>
          <w:rFonts w:ascii="Times New Roman" w:hAnsi="Times New Roman" w:cs="Times New Roman"/>
          <w:b/>
          <w:bCs/>
          <w:sz w:val="24"/>
          <w:szCs w:val="24"/>
        </w:rPr>
        <w:t xml:space="preserve"> 8, </w:t>
      </w:r>
      <w:r w:rsidR="00527002">
        <w:rPr>
          <w:rFonts w:ascii="Times New Roman" w:hAnsi="Times New Roman" w:cs="Times New Roman"/>
          <w:b/>
          <w:bCs/>
          <w:sz w:val="24"/>
          <w:szCs w:val="24"/>
        </w:rPr>
        <w:t xml:space="preserve">pp. </w:t>
      </w:r>
      <w:r w:rsidR="00AA3D38">
        <w:rPr>
          <w:rFonts w:ascii="Times New Roman" w:hAnsi="Times New Roman" w:cs="Times New Roman"/>
          <w:b/>
          <w:bCs/>
          <w:sz w:val="24"/>
          <w:szCs w:val="24"/>
        </w:rPr>
        <w:t>171-187</w:t>
      </w:r>
    </w:p>
    <w:p w14:paraId="4880A916" w14:textId="6E190AF7" w:rsidR="001E5CAA" w:rsidRDefault="004F06F4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Nombre: </w:t>
      </w:r>
      <w:commentRangeStart w:id="0"/>
      <w:r>
        <w:rPr>
          <w:rFonts w:ascii="Times New Roman" w:hAnsi="Times New Roman" w:cs="Times New Roman"/>
          <w:sz w:val="24"/>
          <w:szCs w:val="24"/>
        </w:rPr>
        <w:t xml:space="preserve">Dorian </w:t>
      </w:r>
      <w:r w:rsidR="00020865">
        <w:rPr>
          <w:rFonts w:ascii="Times New Roman" w:hAnsi="Times New Roman" w:cs="Times New Roman"/>
          <w:sz w:val="24"/>
          <w:szCs w:val="24"/>
        </w:rPr>
        <w:t xml:space="preserve">Nicolás Ñanco Montero </w:t>
      </w:r>
      <w:commentRangeEnd w:id="0"/>
      <w:r w:rsidR="007F6018">
        <w:rPr>
          <w:rStyle w:val="Refdecomentario"/>
        </w:rPr>
        <w:commentReference w:id="0"/>
      </w:r>
    </w:p>
    <w:p w14:paraId="51C6978C" w14:textId="41C0AC73" w:rsidR="00020865" w:rsidRDefault="00B8784E" w:rsidP="004F06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Referencia bibliográfica</w:t>
      </w:r>
      <w:r w:rsidR="00B26BAF">
        <w:rPr>
          <w:rFonts w:ascii="Times New Roman" w:hAnsi="Times New Roman" w:cs="Times New Roman"/>
          <w:b/>
          <w:bCs/>
          <w:sz w:val="24"/>
          <w:szCs w:val="24"/>
        </w:rPr>
        <w:t xml:space="preserve"> del texto</w:t>
      </w:r>
    </w:p>
    <w:p w14:paraId="17A48661" w14:textId="66CBFD00" w:rsidR="0095544C" w:rsidRDefault="00D3262A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Becker, H. </w:t>
      </w:r>
      <w:r w:rsidR="00611DB9">
        <w:rPr>
          <w:rFonts w:ascii="Times New Roman" w:hAnsi="Times New Roman" w:cs="Times New Roman"/>
          <w:sz w:val="24"/>
          <w:szCs w:val="24"/>
        </w:rPr>
        <w:t xml:space="preserve">(2011). </w:t>
      </w:r>
      <w:r w:rsidR="002C7B8C">
        <w:rPr>
          <w:rFonts w:ascii="Times New Roman" w:hAnsi="Times New Roman" w:cs="Times New Roman"/>
          <w:i/>
          <w:iCs/>
          <w:sz w:val="24"/>
          <w:szCs w:val="24"/>
        </w:rPr>
        <w:t xml:space="preserve">Manual de escritura para científicos sociales: cómo empezar y terminar una tesis, un </w:t>
      </w:r>
      <w:r w:rsidR="00DB6D3F">
        <w:rPr>
          <w:rFonts w:ascii="Times New Roman" w:hAnsi="Times New Roman" w:cs="Times New Roman"/>
          <w:i/>
          <w:iCs/>
          <w:sz w:val="24"/>
          <w:szCs w:val="24"/>
        </w:rPr>
        <w:t>libro o un artículo</w:t>
      </w:r>
      <w:r w:rsidR="00DB6D3F">
        <w:rPr>
          <w:rFonts w:ascii="Times New Roman" w:hAnsi="Times New Roman" w:cs="Times New Roman"/>
          <w:sz w:val="24"/>
          <w:szCs w:val="24"/>
        </w:rPr>
        <w:t xml:space="preserve">. </w:t>
      </w:r>
      <w:r w:rsidR="005B2604">
        <w:rPr>
          <w:rFonts w:ascii="Times New Roman" w:hAnsi="Times New Roman" w:cs="Times New Roman"/>
          <w:sz w:val="24"/>
          <w:szCs w:val="24"/>
        </w:rPr>
        <w:t xml:space="preserve">Buenos Aires: </w:t>
      </w:r>
      <w:r w:rsidR="007F0530">
        <w:rPr>
          <w:rFonts w:ascii="Times New Roman" w:hAnsi="Times New Roman" w:cs="Times New Roman"/>
          <w:sz w:val="24"/>
          <w:szCs w:val="24"/>
        </w:rPr>
        <w:t xml:space="preserve">Siglo Veintiuno Editores. </w:t>
      </w:r>
    </w:p>
    <w:p w14:paraId="3AB5C65C" w14:textId="0D3F8A72" w:rsidR="007F0530" w:rsidRDefault="00F63243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Palabras clave</w:t>
      </w:r>
    </w:p>
    <w:p w14:paraId="59AEE44B" w14:textId="6D9CF4E7" w:rsidR="00F63243" w:rsidRDefault="00C91FD9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Bibliografía; </w:t>
      </w:r>
      <w:r w:rsidR="008B74E6">
        <w:rPr>
          <w:rFonts w:ascii="Times New Roman" w:hAnsi="Times New Roman" w:cs="Times New Roman"/>
          <w:sz w:val="24"/>
          <w:szCs w:val="24"/>
        </w:rPr>
        <w:t xml:space="preserve">Sociología; </w:t>
      </w:r>
      <w:r w:rsidR="00CB58A2">
        <w:rPr>
          <w:rFonts w:ascii="Times New Roman" w:hAnsi="Times New Roman" w:cs="Times New Roman"/>
          <w:sz w:val="24"/>
          <w:szCs w:val="24"/>
        </w:rPr>
        <w:t xml:space="preserve">Módulos; </w:t>
      </w:r>
      <w:r w:rsidR="00BD18B6">
        <w:rPr>
          <w:rFonts w:ascii="Times New Roman" w:hAnsi="Times New Roman" w:cs="Times New Roman"/>
          <w:sz w:val="24"/>
          <w:szCs w:val="24"/>
        </w:rPr>
        <w:t xml:space="preserve">Hegemonía Ideológica; </w:t>
      </w:r>
      <w:r w:rsidR="008A3B49">
        <w:rPr>
          <w:rFonts w:ascii="Times New Roman" w:hAnsi="Times New Roman" w:cs="Times New Roman"/>
          <w:sz w:val="24"/>
          <w:szCs w:val="24"/>
        </w:rPr>
        <w:t>Enfoques Metodológicos</w:t>
      </w:r>
    </w:p>
    <w:p w14:paraId="5D346E85" w14:textId="59DEBE5A" w:rsidR="00AC6F95" w:rsidRDefault="00EE2134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513976AF" w14:textId="0F3F71B4" w:rsidR="00AC6F95" w:rsidRDefault="0002002B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introducción al capítulo, Howard Becker (2011)</w:t>
      </w:r>
      <w:r w:rsidR="00DB60C7">
        <w:rPr>
          <w:rFonts w:ascii="Times New Roman" w:hAnsi="Times New Roman" w:cs="Times New Roman"/>
          <w:sz w:val="24"/>
          <w:szCs w:val="24"/>
        </w:rPr>
        <w:t xml:space="preserve"> </w:t>
      </w:r>
      <w:r w:rsidR="005C44A2">
        <w:rPr>
          <w:rFonts w:ascii="Times New Roman" w:hAnsi="Times New Roman" w:cs="Times New Roman"/>
          <w:sz w:val="24"/>
          <w:szCs w:val="24"/>
        </w:rPr>
        <w:t xml:space="preserve">menciona </w:t>
      </w:r>
      <w:r w:rsidR="002F34E4">
        <w:rPr>
          <w:rFonts w:ascii="Times New Roman" w:hAnsi="Times New Roman" w:cs="Times New Roman"/>
          <w:sz w:val="24"/>
          <w:szCs w:val="24"/>
        </w:rPr>
        <w:t>ciertos enfoques metodológicos para inmediatamente después advertirnos d</w:t>
      </w:r>
      <w:r w:rsidR="008B491E">
        <w:rPr>
          <w:rFonts w:ascii="Times New Roman" w:hAnsi="Times New Roman" w:cs="Times New Roman"/>
          <w:sz w:val="24"/>
          <w:szCs w:val="24"/>
        </w:rPr>
        <w:t xml:space="preserve">e las limitaciones </w:t>
      </w:r>
      <w:r w:rsidR="00FA2820">
        <w:rPr>
          <w:rFonts w:ascii="Times New Roman" w:hAnsi="Times New Roman" w:cs="Times New Roman"/>
          <w:sz w:val="24"/>
          <w:szCs w:val="24"/>
        </w:rPr>
        <w:t xml:space="preserve">a las </w:t>
      </w:r>
      <w:r w:rsidR="008B491E">
        <w:rPr>
          <w:rFonts w:ascii="Times New Roman" w:hAnsi="Times New Roman" w:cs="Times New Roman"/>
          <w:sz w:val="24"/>
          <w:szCs w:val="24"/>
        </w:rPr>
        <w:t>que</w:t>
      </w:r>
      <w:r w:rsidR="00FA2820">
        <w:rPr>
          <w:rFonts w:ascii="Times New Roman" w:hAnsi="Times New Roman" w:cs="Times New Roman"/>
          <w:sz w:val="24"/>
          <w:szCs w:val="24"/>
        </w:rPr>
        <w:t xml:space="preserve"> nos vemos enfrentados</w:t>
      </w:r>
      <w:r w:rsidR="008B491E">
        <w:rPr>
          <w:rFonts w:ascii="Times New Roman" w:hAnsi="Times New Roman" w:cs="Times New Roman"/>
          <w:sz w:val="24"/>
          <w:szCs w:val="24"/>
        </w:rPr>
        <w:t xml:space="preserve"> como investigadores</w:t>
      </w:r>
      <w:r w:rsidR="00FA5820">
        <w:rPr>
          <w:rFonts w:ascii="Times New Roman" w:hAnsi="Times New Roman" w:cs="Times New Roman"/>
          <w:sz w:val="24"/>
          <w:szCs w:val="24"/>
        </w:rPr>
        <w:t xml:space="preserve"> sociales</w:t>
      </w:r>
      <w:r w:rsidR="008B491E">
        <w:rPr>
          <w:rFonts w:ascii="Times New Roman" w:hAnsi="Times New Roman" w:cs="Times New Roman"/>
          <w:sz w:val="24"/>
          <w:szCs w:val="24"/>
        </w:rPr>
        <w:t xml:space="preserve">, tanto estudiantes como académicos, </w:t>
      </w:r>
      <w:r w:rsidR="00FA5820">
        <w:rPr>
          <w:rFonts w:ascii="Times New Roman" w:hAnsi="Times New Roman" w:cs="Times New Roman"/>
          <w:sz w:val="24"/>
          <w:szCs w:val="24"/>
        </w:rPr>
        <w:t>siendo el proceso de elección del enfoque una de dichas limitaci</w:t>
      </w:r>
      <w:r w:rsidR="00842E4F">
        <w:rPr>
          <w:rFonts w:ascii="Times New Roman" w:hAnsi="Times New Roman" w:cs="Times New Roman"/>
          <w:sz w:val="24"/>
          <w:szCs w:val="24"/>
        </w:rPr>
        <w:t xml:space="preserve">ones que terminan por restringir el campo de acción de nuestra investigación. </w:t>
      </w:r>
      <w:r w:rsidR="002A52F6">
        <w:rPr>
          <w:rFonts w:ascii="Times New Roman" w:hAnsi="Times New Roman" w:cs="Times New Roman"/>
          <w:sz w:val="24"/>
          <w:szCs w:val="24"/>
        </w:rPr>
        <w:t xml:space="preserve">Así mismo, todo el proceso de diseño de la investigación </w:t>
      </w:r>
      <w:r w:rsidR="00C466B8">
        <w:rPr>
          <w:rFonts w:ascii="Times New Roman" w:hAnsi="Times New Roman" w:cs="Times New Roman"/>
          <w:sz w:val="24"/>
          <w:szCs w:val="24"/>
        </w:rPr>
        <w:t xml:space="preserve">se encuentra sujeto a </w:t>
      </w:r>
      <w:r w:rsidR="00D93794">
        <w:rPr>
          <w:rFonts w:ascii="Times New Roman" w:hAnsi="Times New Roman" w:cs="Times New Roman"/>
          <w:sz w:val="24"/>
          <w:szCs w:val="24"/>
        </w:rPr>
        <w:t xml:space="preserve">implícitas </w:t>
      </w:r>
      <w:r w:rsidR="00C466B8">
        <w:rPr>
          <w:rFonts w:ascii="Times New Roman" w:hAnsi="Times New Roman" w:cs="Times New Roman"/>
          <w:sz w:val="24"/>
          <w:szCs w:val="24"/>
        </w:rPr>
        <w:t>limitaciones aún más superfluas</w:t>
      </w:r>
      <w:r w:rsidR="00D93794">
        <w:rPr>
          <w:rFonts w:ascii="Times New Roman" w:hAnsi="Times New Roman" w:cs="Times New Roman"/>
          <w:sz w:val="24"/>
          <w:szCs w:val="24"/>
        </w:rPr>
        <w:t xml:space="preserve">, v. gr., </w:t>
      </w:r>
      <w:r w:rsidR="007F1E68">
        <w:rPr>
          <w:rFonts w:ascii="Times New Roman" w:hAnsi="Times New Roman" w:cs="Times New Roman"/>
          <w:sz w:val="24"/>
          <w:szCs w:val="24"/>
        </w:rPr>
        <w:t>decidir de qué manera investigar, donde hacerlo, escogiendo y limitándonos a u</w:t>
      </w:r>
      <w:r w:rsidR="000D19D4">
        <w:rPr>
          <w:rFonts w:ascii="Times New Roman" w:hAnsi="Times New Roman" w:cs="Times New Roman"/>
          <w:sz w:val="24"/>
          <w:szCs w:val="24"/>
        </w:rPr>
        <w:t xml:space="preserve">na suerte de </w:t>
      </w:r>
      <w:r w:rsidR="00182C8F">
        <w:rPr>
          <w:rFonts w:ascii="Times New Roman" w:hAnsi="Times New Roman" w:cs="Times New Roman"/>
          <w:sz w:val="24"/>
          <w:szCs w:val="24"/>
        </w:rPr>
        <w:t>“</w:t>
      </w:r>
      <w:r w:rsidR="000D19D4">
        <w:rPr>
          <w:rFonts w:ascii="Times New Roman" w:hAnsi="Times New Roman" w:cs="Times New Roman"/>
          <w:sz w:val="24"/>
          <w:szCs w:val="24"/>
        </w:rPr>
        <w:t>program</w:t>
      </w:r>
      <w:r w:rsidR="00182C8F">
        <w:rPr>
          <w:rFonts w:ascii="Times New Roman" w:hAnsi="Times New Roman" w:cs="Times New Roman"/>
          <w:sz w:val="24"/>
          <w:szCs w:val="24"/>
        </w:rPr>
        <w:t xml:space="preserve">a” que nosotros mismos ideamos restrictivamente a partir de </w:t>
      </w:r>
      <w:r w:rsidR="001B0938">
        <w:rPr>
          <w:rFonts w:ascii="Times New Roman" w:hAnsi="Times New Roman" w:cs="Times New Roman"/>
          <w:sz w:val="24"/>
          <w:szCs w:val="24"/>
        </w:rPr>
        <w:t>las alternativa</w:t>
      </w:r>
      <w:r w:rsidR="00BA3F72">
        <w:rPr>
          <w:rFonts w:ascii="Times New Roman" w:hAnsi="Times New Roman" w:cs="Times New Roman"/>
          <w:sz w:val="24"/>
          <w:szCs w:val="24"/>
        </w:rPr>
        <w:t xml:space="preserve">s investigativas que conocemos. </w:t>
      </w:r>
    </w:p>
    <w:p w14:paraId="00527BB9" w14:textId="49222A30" w:rsidR="00057C4E" w:rsidRDefault="0008788C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Sobre ello, el autor realiza una crítica al método</w:t>
      </w:r>
      <w:r w:rsidR="004706AF">
        <w:rPr>
          <w:rFonts w:ascii="Times New Roman" w:hAnsi="Times New Roman" w:cs="Times New Roman"/>
          <w:sz w:val="24"/>
          <w:szCs w:val="24"/>
        </w:rPr>
        <w:t xml:space="preserve"> de investigación que promueven las instituciones que se encargan de la formación de cientistas sociales</w:t>
      </w:r>
      <w:r w:rsidR="00102E11">
        <w:rPr>
          <w:rFonts w:ascii="Times New Roman" w:hAnsi="Times New Roman" w:cs="Times New Roman"/>
          <w:sz w:val="24"/>
          <w:szCs w:val="24"/>
        </w:rPr>
        <w:t xml:space="preserve">, </w:t>
      </w:r>
      <w:r w:rsidR="00745C47">
        <w:rPr>
          <w:rFonts w:ascii="Times New Roman" w:hAnsi="Times New Roman" w:cs="Times New Roman"/>
          <w:sz w:val="24"/>
          <w:szCs w:val="24"/>
        </w:rPr>
        <w:t xml:space="preserve">e identifica una suerte de </w:t>
      </w:r>
      <w:r w:rsidR="007B05D3">
        <w:rPr>
          <w:rFonts w:ascii="Times New Roman" w:hAnsi="Times New Roman" w:cs="Times New Roman"/>
          <w:sz w:val="24"/>
          <w:szCs w:val="24"/>
        </w:rPr>
        <w:t>dogmatismo por parte de los académicos hacia la literatura</w:t>
      </w:r>
      <w:r w:rsidR="009E5F48">
        <w:rPr>
          <w:rFonts w:ascii="Times New Roman" w:hAnsi="Times New Roman" w:cs="Times New Roman"/>
          <w:sz w:val="24"/>
          <w:szCs w:val="24"/>
        </w:rPr>
        <w:t xml:space="preserve"> y sus autores, sobre todo en autores clásicos. El problema principal rad</w:t>
      </w:r>
      <w:r w:rsidR="00991F46">
        <w:rPr>
          <w:rFonts w:ascii="Times New Roman" w:hAnsi="Times New Roman" w:cs="Times New Roman"/>
          <w:sz w:val="24"/>
          <w:szCs w:val="24"/>
        </w:rPr>
        <w:t xml:space="preserve">ica en </w:t>
      </w:r>
      <w:r w:rsidR="00631A8B">
        <w:rPr>
          <w:rFonts w:ascii="Times New Roman" w:hAnsi="Times New Roman" w:cs="Times New Roman"/>
          <w:sz w:val="24"/>
          <w:szCs w:val="24"/>
        </w:rPr>
        <w:t xml:space="preserve">el uso indiscriminado y a la vez precavido que </w:t>
      </w:r>
      <w:r w:rsidR="00AD4B5D">
        <w:rPr>
          <w:rFonts w:ascii="Times New Roman" w:hAnsi="Times New Roman" w:cs="Times New Roman"/>
          <w:sz w:val="24"/>
          <w:szCs w:val="24"/>
        </w:rPr>
        <w:t>hacemos de la literatura y, basándose en Stinchcombe</w:t>
      </w:r>
      <w:r w:rsidR="00224AF1">
        <w:rPr>
          <w:rFonts w:ascii="Times New Roman" w:hAnsi="Times New Roman" w:cs="Times New Roman"/>
          <w:sz w:val="24"/>
          <w:szCs w:val="24"/>
        </w:rPr>
        <w:t xml:space="preserve">, plantea </w:t>
      </w:r>
      <w:r w:rsidR="009313EB">
        <w:rPr>
          <w:rFonts w:ascii="Times New Roman" w:hAnsi="Times New Roman" w:cs="Times New Roman"/>
          <w:sz w:val="24"/>
          <w:szCs w:val="24"/>
        </w:rPr>
        <w:t xml:space="preserve">lo que para el es el correcto uso de los autores clásicos y la literatura. </w:t>
      </w:r>
    </w:p>
    <w:p w14:paraId="77018AD1" w14:textId="77777777" w:rsidR="00A04C36" w:rsidRDefault="008707A8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Describiéndolo casi como un</w:t>
      </w:r>
      <w:r w:rsidR="00DF0DEC">
        <w:rPr>
          <w:rFonts w:ascii="Times New Roman" w:hAnsi="Times New Roman" w:cs="Times New Roman"/>
          <w:sz w:val="24"/>
          <w:szCs w:val="24"/>
        </w:rPr>
        <w:t xml:space="preserve">a característica ingénita en el investigador social, Becker (2011) sostiene que </w:t>
      </w:r>
      <w:r w:rsidR="00C4541F">
        <w:rPr>
          <w:rFonts w:ascii="Times New Roman" w:hAnsi="Times New Roman" w:cs="Times New Roman"/>
          <w:sz w:val="24"/>
          <w:szCs w:val="24"/>
        </w:rPr>
        <w:t>todos aspiramos a la originalidad en nuestras investigaciones, a la innovación del conocimiento</w:t>
      </w:r>
      <w:r w:rsidR="003B35B8">
        <w:rPr>
          <w:rFonts w:ascii="Times New Roman" w:hAnsi="Times New Roman" w:cs="Times New Roman"/>
          <w:sz w:val="24"/>
          <w:szCs w:val="24"/>
        </w:rPr>
        <w:t>.</w:t>
      </w:r>
      <w:r w:rsidR="00C4541F">
        <w:rPr>
          <w:rFonts w:ascii="Times New Roman" w:hAnsi="Times New Roman" w:cs="Times New Roman"/>
          <w:sz w:val="24"/>
          <w:szCs w:val="24"/>
        </w:rPr>
        <w:t xml:space="preserve"> </w:t>
      </w:r>
      <w:r w:rsidR="003B35B8">
        <w:rPr>
          <w:rFonts w:ascii="Times New Roman" w:hAnsi="Times New Roman" w:cs="Times New Roman"/>
          <w:sz w:val="24"/>
          <w:szCs w:val="24"/>
        </w:rPr>
        <w:t xml:space="preserve">Sin embargo, ello se dificulta cuando </w:t>
      </w:r>
      <w:r w:rsidR="00B86DE4">
        <w:rPr>
          <w:rFonts w:ascii="Times New Roman" w:hAnsi="Times New Roman" w:cs="Times New Roman"/>
          <w:sz w:val="24"/>
          <w:szCs w:val="24"/>
        </w:rPr>
        <w:t xml:space="preserve">nos percatamos de la basta literatura existente sobre temas de interés, y más aún cuando </w:t>
      </w:r>
      <w:r w:rsidR="0015618E">
        <w:rPr>
          <w:rFonts w:ascii="Times New Roman" w:hAnsi="Times New Roman" w:cs="Times New Roman"/>
          <w:sz w:val="24"/>
          <w:szCs w:val="24"/>
        </w:rPr>
        <w:t xml:space="preserve">descubrimos que esta literatura </w:t>
      </w:r>
      <w:r w:rsidR="00736F61">
        <w:rPr>
          <w:rFonts w:ascii="Times New Roman" w:hAnsi="Times New Roman" w:cs="Times New Roman"/>
          <w:sz w:val="24"/>
          <w:szCs w:val="24"/>
        </w:rPr>
        <w:t xml:space="preserve">proviene de las ideas fundamentales de los autores clásicos. </w:t>
      </w:r>
      <w:r w:rsidR="0029183F">
        <w:rPr>
          <w:rFonts w:ascii="Times New Roman" w:hAnsi="Times New Roman" w:cs="Times New Roman"/>
          <w:sz w:val="24"/>
          <w:szCs w:val="24"/>
        </w:rPr>
        <w:t xml:space="preserve">Para meditar este problema, el autor nos comparte </w:t>
      </w:r>
      <w:r w:rsidR="00A04C36">
        <w:rPr>
          <w:rFonts w:ascii="Times New Roman" w:hAnsi="Times New Roman" w:cs="Times New Roman"/>
          <w:sz w:val="24"/>
          <w:szCs w:val="24"/>
        </w:rPr>
        <w:t xml:space="preserve">interesantes usos de los autores clásicos: </w:t>
      </w:r>
    </w:p>
    <w:p w14:paraId="7C07F994" w14:textId="77777777" w:rsidR="00017F3B" w:rsidRDefault="00A04C36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Primero, son </w:t>
      </w:r>
      <w:r w:rsidR="0022372F">
        <w:rPr>
          <w:rFonts w:ascii="Times New Roman" w:hAnsi="Times New Roman" w:cs="Times New Roman"/>
          <w:sz w:val="24"/>
          <w:szCs w:val="24"/>
        </w:rPr>
        <w:t>autores de ideas fundamentales, fundamentales en el sentido de que son un intento -correcto o errad</w:t>
      </w:r>
      <w:r w:rsidR="002D4C9D">
        <w:rPr>
          <w:rFonts w:ascii="Times New Roman" w:hAnsi="Times New Roman" w:cs="Times New Roman"/>
          <w:sz w:val="24"/>
          <w:szCs w:val="24"/>
        </w:rPr>
        <w:t xml:space="preserve">o- de explicar el funcionamiento de </w:t>
      </w:r>
      <w:r w:rsidR="00B72D8A">
        <w:rPr>
          <w:rFonts w:ascii="Times New Roman" w:hAnsi="Times New Roman" w:cs="Times New Roman"/>
          <w:sz w:val="24"/>
          <w:szCs w:val="24"/>
        </w:rPr>
        <w:t xml:space="preserve">la vida social desde diversos enfoques. </w:t>
      </w:r>
      <w:r w:rsidR="0016767F">
        <w:rPr>
          <w:rFonts w:ascii="Times New Roman" w:hAnsi="Times New Roman" w:cs="Times New Roman"/>
          <w:sz w:val="24"/>
          <w:szCs w:val="24"/>
        </w:rPr>
        <w:t xml:space="preserve">Además de ello, </w:t>
      </w:r>
      <w:r w:rsidR="008E479A">
        <w:rPr>
          <w:rFonts w:ascii="Times New Roman" w:hAnsi="Times New Roman" w:cs="Times New Roman"/>
          <w:sz w:val="24"/>
          <w:szCs w:val="24"/>
        </w:rPr>
        <w:t>los clá</w:t>
      </w:r>
      <w:r w:rsidR="00DB6BBA">
        <w:rPr>
          <w:rFonts w:ascii="Times New Roman" w:hAnsi="Times New Roman" w:cs="Times New Roman"/>
          <w:sz w:val="24"/>
          <w:szCs w:val="24"/>
        </w:rPr>
        <w:t xml:space="preserve">sicos </w:t>
      </w:r>
      <w:r w:rsidR="00D21376">
        <w:rPr>
          <w:rFonts w:ascii="Times New Roman" w:hAnsi="Times New Roman" w:cs="Times New Roman"/>
          <w:sz w:val="24"/>
          <w:szCs w:val="24"/>
        </w:rPr>
        <w:t>provocan un</w:t>
      </w:r>
      <w:r w:rsidR="00DB6BBA">
        <w:rPr>
          <w:rFonts w:ascii="Times New Roman" w:hAnsi="Times New Roman" w:cs="Times New Roman"/>
          <w:sz w:val="24"/>
          <w:szCs w:val="24"/>
        </w:rPr>
        <w:t xml:space="preserve"> efecto de identidad sobre grupos de personas que aprenden</w:t>
      </w:r>
      <w:r w:rsidR="00D21376">
        <w:rPr>
          <w:rFonts w:ascii="Times New Roman" w:hAnsi="Times New Roman" w:cs="Times New Roman"/>
          <w:sz w:val="24"/>
          <w:szCs w:val="24"/>
        </w:rPr>
        <w:t xml:space="preserve"> de ellos</w:t>
      </w:r>
      <w:r w:rsidR="00A57437">
        <w:rPr>
          <w:rFonts w:ascii="Times New Roman" w:hAnsi="Times New Roman" w:cs="Times New Roman"/>
          <w:sz w:val="24"/>
          <w:szCs w:val="24"/>
        </w:rPr>
        <w:t>, creándose incluso escuelas dedicadas al enfoque de cierto autor clásico.</w:t>
      </w:r>
      <w:r w:rsidR="00596C45">
        <w:rPr>
          <w:rFonts w:ascii="Times New Roman" w:hAnsi="Times New Roman" w:cs="Times New Roman"/>
          <w:sz w:val="24"/>
          <w:szCs w:val="24"/>
        </w:rPr>
        <w:t xml:space="preserve"> Sobre ello, el clásico es también un instrumento identitario más individual, v. gr., </w:t>
      </w:r>
      <w:r w:rsidR="000142C1">
        <w:rPr>
          <w:rFonts w:ascii="Times New Roman" w:hAnsi="Times New Roman" w:cs="Times New Roman"/>
          <w:sz w:val="24"/>
          <w:szCs w:val="24"/>
        </w:rPr>
        <w:t>un sociólogo que se describa así mismo como investigador marxista</w:t>
      </w:r>
      <w:r w:rsidR="009C7F02">
        <w:rPr>
          <w:rFonts w:ascii="Times New Roman" w:hAnsi="Times New Roman" w:cs="Times New Roman"/>
          <w:sz w:val="24"/>
          <w:szCs w:val="24"/>
        </w:rPr>
        <w:t xml:space="preserve"> o weberiano</w:t>
      </w:r>
      <w:r w:rsidR="004B480A">
        <w:rPr>
          <w:rFonts w:ascii="Times New Roman" w:hAnsi="Times New Roman" w:cs="Times New Roman"/>
          <w:sz w:val="24"/>
          <w:szCs w:val="24"/>
        </w:rPr>
        <w:t>.</w:t>
      </w:r>
    </w:p>
    <w:p w14:paraId="3EB943B0" w14:textId="0C584C1A" w:rsidR="009313EB" w:rsidRDefault="0076290D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Según Becker, no debemos limitarnos a dogmatizar </w:t>
      </w:r>
      <w:r w:rsidR="00625408">
        <w:rPr>
          <w:rFonts w:ascii="Times New Roman" w:hAnsi="Times New Roman" w:cs="Times New Roman"/>
          <w:sz w:val="24"/>
          <w:szCs w:val="24"/>
        </w:rPr>
        <w:t>al autor clásico</w:t>
      </w:r>
      <w:r>
        <w:rPr>
          <w:rFonts w:ascii="Times New Roman" w:hAnsi="Times New Roman" w:cs="Times New Roman"/>
          <w:sz w:val="24"/>
          <w:szCs w:val="24"/>
        </w:rPr>
        <w:t xml:space="preserve">, ni </w:t>
      </w:r>
      <w:r w:rsidR="00FF0F06">
        <w:rPr>
          <w:rFonts w:ascii="Times New Roman" w:hAnsi="Times New Roman" w:cs="Times New Roman"/>
          <w:sz w:val="24"/>
          <w:szCs w:val="24"/>
        </w:rPr>
        <w:t xml:space="preserve">ser celosos respecto del trabajo de aquellos que se han valido de </w:t>
      </w:r>
      <w:r w:rsidR="00625408">
        <w:rPr>
          <w:rFonts w:ascii="Times New Roman" w:hAnsi="Times New Roman" w:cs="Times New Roman"/>
          <w:sz w:val="24"/>
          <w:szCs w:val="24"/>
        </w:rPr>
        <w:t>estos autores para avanzar en la producción de conocimiento</w:t>
      </w:r>
      <w:r w:rsidR="00F21494">
        <w:rPr>
          <w:rFonts w:ascii="Times New Roman" w:hAnsi="Times New Roman" w:cs="Times New Roman"/>
          <w:sz w:val="24"/>
          <w:szCs w:val="24"/>
        </w:rPr>
        <w:t xml:space="preserve">. </w:t>
      </w:r>
      <w:r w:rsidR="004C1D5C">
        <w:rPr>
          <w:rFonts w:ascii="Times New Roman" w:hAnsi="Times New Roman" w:cs="Times New Roman"/>
          <w:sz w:val="24"/>
          <w:szCs w:val="24"/>
        </w:rPr>
        <w:t xml:space="preserve">Por otro lado, </w:t>
      </w:r>
      <w:r w:rsidR="002643DB">
        <w:rPr>
          <w:rFonts w:ascii="Times New Roman" w:hAnsi="Times New Roman" w:cs="Times New Roman"/>
          <w:sz w:val="24"/>
          <w:szCs w:val="24"/>
        </w:rPr>
        <w:t xml:space="preserve">se nos advierte de la hegemonía </w:t>
      </w:r>
      <w:r w:rsidR="009C3B2C">
        <w:rPr>
          <w:rFonts w:ascii="Times New Roman" w:hAnsi="Times New Roman" w:cs="Times New Roman"/>
          <w:sz w:val="24"/>
          <w:szCs w:val="24"/>
        </w:rPr>
        <w:t>ideológica, esto es, un conjunto de ideas, formas de pensar</w:t>
      </w:r>
      <w:r w:rsidR="00D6110A">
        <w:rPr>
          <w:rFonts w:ascii="Times New Roman" w:hAnsi="Times New Roman" w:cs="Times New Roman"/>
          <w:sz w:val="24"/>
          <w:szCs w:val="24"/>
        </w:rPr>
        <w:t xml:space="preserve">, enfoques que imperan </w:t>
      </w:r>
      <w:r w:rsidR="005B2AEE">
        <w:rPr>
          <w:rFonts w:ascii="Times New Roman" w:hAnsi="Times New Roman" w:cs="Times New Roman"/>
          <w:sz w:val="24"/>
          <w:szCs w:val="24"/>
        </w:rPr>
        <w:t>en la sociedad, y que podrían limitar nuestra investigación implícitamente</w:t>
      </w:r>
      <w:r w:rsidR="00B06A8B">
        <w:rPr>
          <w:rFonts w:ascii="Times New Roman" w:hAnsi="Times New Roman" w:cs="Times New Roman"/>
          <w:sz w:val="24"/>
          <w:szCs w:val="24"/>
        </w:rPr>
        <w:t xml:space="preserve">, v. gr., al </w:t>
      </w:r>
      <w:r w:rsidR="00A7225C">
        <w:rPr>
          <w:rFonts w:ascii="Times New Roman" w:hAnsi="Times New Roman" w:cs="Times New Roman"/>
          <w:sz w:val="24"/>
          <w:szCs w:val="24"/>
        </w:rPr>
        <w:t>referirnos a un fenómeno -o sujetos de un fenómeno- de manera tan prejuiciosa como lo hace la sociedad</w:t>
      </w:r>
      <w:r w:rsidR="00977A3F">
        <w:rPr>
          <w:rFonts w:ascii="Times New Roman" w:hAnsi="Times New Roman" w:cs="Times New Roman"/>
          <w:sz w:val="24"/>
          <w:szCs w:val="24"/>
        </w:rPr>
        <w:t xml:space="preserve">, que es lo que le ocurrió a Becker. </w:t>
      </w:r>
    </w:p>
    <w:p w14:paraId="326C434F" w14:textId="346B59FF" w:rsidR="00977A3F" w:rsidRDefault="00977A3F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 propuesta</w:t>
      </w:r>
      <w:r w:rsidR="00012B0A">
        <w:rPr>
          <w:rFonts w:ascii="Times New Roman" w:hAnsi="Times New Roman" w:cs="Times New Roman"/>
          <w:sz w:val="24"/>
          <w:szCs w:val="24"/>
        </w:rPr>
        <w:t xml:space="preserve"> a estos sesgos y limitaciones</w:t>
      </w:r>
      <w:r>
        <w:rPr>
          <w:rFonts w:ascii="Times New Roman" w:hAnsi="Times New Roman" w:cs="Times New Roman"/>
          <w:sz w:val="24"/>
          <w:szCs w:val="24"/>
        </w:rPr>
        <w:t xml:space="preserve"> es sencilla: </w:t>
      </w:r>
      <w:r w:rsidR="00341347">
        <w:rPr>
          <w:rFonts w:ascii="Times New Roman" w:hAnsi="Times New Roman" w:cs="Times New Roman"/>
          <w:sz w:val="24"/>
          <w:szCs w:val="24"/>
        </w:rPr>
        <w:t xml:space="preserve">entender al autor clásico como </w:t>
      </w:r>
      <w:r w:rsidR="007D174F">
        <w:rPr>
          <w:rFonts w:ascii="Times New Roman" w:hAnsi="Times New Roman" w:cs="Times New Roman"/>
          <w:sz w:val="24"/>
          <w:szCs w:val="24"/>
        </w:rPr>
        <w:t xml:space="preserve">una base, buena o mala, que nos ayuda a explicar </w:t>
      </w:r>
      <w:r w:rsidR="005F3E07">
        <w:rPr>
          <w:rFonts w:ascii="Times New Roman" w:hAnsi="Times New Roman" w:cs="Times New Roman"/>
          <w:sz w:val="24"/>
          <w:szCs w:val="24"/>
        </w:rPr>
        <w:t xml:space="preserve">la vida social; entender a los autores de la literatura </w:t>
      </w:r>
      <w:r w:rsidR="004E7CBB">
        <w:rPr>
          <w:rFonts w:ascii="Times New Roman" w:hAnsi="Times New Roman" w:cs="Times New Roman"/>
          <w:sz w:val="24"/>
          <w:szCs w:val="24"/>
        </w:rPr>
        <w:t>(no clásica) como productores y reproductores de partes de un gran conocimiento al q</w:t>
      </w:r>
      <w:r w:rsidR="005D516A">
        <w:rPr>
          <w:rFonts w:ascii="Times New Roman" w:hAnsi="Times New Roman" w:cs="Times New Roman"/>
          <w:sz w:val="24"/>
          <w:szCs w:val="24"/>
        </w:rPr>
        <w:t xml:space="preserve">ue podemos contribuir individualmente, ya sea instrumentando la literatura disponible o </w:t>
      </w:r>
      <w:r w:rsidR="00F467C7">
        <w:rPr>
          <w:rFonts w:ascii="Times New Roman" w:hAnsi="Times New Roman" w:cs="Times New Roman"/>
          <w:sz w:val="24"/>
          <w:szCs w:val="24"/>
        </w:rPr>
        <w:t>dejando nuestro aporte como instrumento importante para la continuidad de un conoc</w:t>
      </w:r>
      <w:r w:rsidR="00C51D13">
        <w:rPr>
          <w:rFonts w:ascii="Times New Roman" w:hAnsi="Times New Roman" w:cs="Times New Roman"/>
          <w:sz w:val="24"/>
          <w:szCs w:val="24"/>
        </w:rPr>
        <w:t>imiento</w:t>
      </w:r>
      <w:r w:rsidR="00F467C7">
        <w:rPr>
          <w:rFonts w:ascii="Times New Roman" w:hAnsi="Times New Roman" w:cs="Times New Roman"/>
          <w:sz w:val="24"/>
          <w:szCs w:val="24"/>
        </w:rPr>
        <w:t>.</w:t>
      </w:r>
      <w:r w:rsidR="00C51D13">
        <w:rPr>
          <w:rFonts w:ascii="Times New Roman" w:hAnsi="Times New Roman" w:cs="Times New Roman"/>
          <w:sz w:val="24"/>
          <w:szCs w:val="24"/>
        </w:rPr>
        <w:t xml:space="preserve"> </w:t>
      </w:r>
      <w:r w:rsidR="00F467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684DE0" w14:textId="36F41D0B" w:rsidR="004C2B7A" w:rsidRDefault="004C2B7A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Comentario</w:t>
      </w:r>
    </w:p>
    <w:p w14:paraId="4E0B1293" w14:textId="06383778" w:rsidR="004C2B7A" w:rsidRDefault="006D3B51" w:rsidP="004F06F4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¿</w:t>
      </w:r>
      <w:r w:rsidR="00157491">
        <w:rPr>
          <w:rFonts w:ascii="Times New Roman" w:hAnsi="Times New Roman" w:cs="Times New Roman"/>
          <w:i/>
          <w:iCs/>
          <w:sz w:val="24"/>
          <w:szCs w:val="24"/>
        </w:rPr>
        <w:t xml:space="preserve">Cuál es el espacio </w:t>
      </w:r>
      <w:r w:rsidR="0089513A">
        <w:rPr>
          <w:rFonts w:ascii="Times New Roman" w:hAnsi="Times New Roman" w:cs="Times New Roman"/>
          <w:i/>
          <w:iCs/>
          <w:sz w:val="24"/>
          <w:szCs w:val="24"/>
        </w:rPr>
        <w:t xml:space="preserve">para la creatividad del </w:t>
      </w:r>
      <w:r w:rsidR="004043F2">
        <w:rPr>
          <w:rFonts w:ascii="Times New Roman" w:hAnsi="Times New Roman" w:cs="Times New Roman"/>
          <w:i/>
          <w:iCs/>
          <w:sz w:val="24"/>
          <w:szCs w:val="24"/>
        </w:rPr>
        <w:t xml:space="preserve">investigador </w:t>
      </w:r>
      <w:r w:rsidR="00CC66CA">
        <w:rPr>
          <w:rFonts w:ascii="Times New Roman" w:hAnsi="Times New Roman" w:cs="Times New Roman"/>
          <w:i/>
          <w:iCs/>
          <w:sz w:val="24"/>
          <w:szCs w:val="24"/>
        </w:rPr>
        <w:t xml:space="preserve">o la investigadora en </w:t>
      </w:r>
      <w:r w:rsidR="0072350D">
        <w:rPr>
          <w:rFonts w:ascii="Times New Roman" w:hAnsi="Times New Roman" w:cs="Times New Roman"/>
          <w:i/>
          <w:iCs/>
          <w:sz w:val="24"/>
          <w:szCs w:val="24"/>
        </w:rPr>
        <w:t xml:space="preserve">la revisión de la bibliografía? </w:t>
      </w:r>
    </w:p>
    <w:p w14:paraId="286193DD" w14:textId="216271E1" w:rsidR="00C510F2" w:rsidRDefault="00D86158" w:rsidP="001E1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Según se expresa en el texto, </w:t>
      </w:r>
      <w:r w:rsidR="006509CE">
        <w:rPr>
          <w:rFonts w:ascii="Times New Roman" w:hAnsi="Times New Roman" w:cs="Times New Roman"/>
          <w:sz w:val="24"/>
          <w:szCs w:val="24"/>
        </w:rPr>
        <w:t xml:space="preserve">existe más de una forma de utilizar la literatura. </w:t>
      </w:r>
      <w:r w:rsidR="009C288C">
        <w:rPr>
          <w:rFonts w:ascii="Times New Roman" w:hAnsi="Times New Roman" w:cs="Times New Roman"/>
          <w:sz w:val="24"/>
          <w:szCs w:val="24"/>
        </w:rPr>
        <w:t xml:space="preserve">Llegamos a la literatura por un interés individual en uno o varios fenómenos, </w:t>
      </w:r>
      <w:r w:rsidR="00A515DD">
        <w:rPr>
          <w:rFonts w:ascii="Times New Roman" w:hAnsi="Times New Roman" w:cs="Times New Roman"/>
          <w:sz w:val="24"/>
          <w:szCs w:val="24"/>
        </w:rPr>
        <w:t>las bibliografías sobre ello nos ayudan a identificar aquello que ya se ha investigado sobre el tema</w:t>
      </w:r>
      <w:r w:rsidR="005A413C">
        <w:rPr>
          <w:rFonts w:ascii="Times New Roman" w:hAnsi="Times New Roman" w:cs="Times New Roman"/>
          <w:sz w:val="24"/>
          <w:szCs w:val="24"/>
        </w:rPr>
        <w:t xml:space="preserve">, por lo cual la revisión de bibliografía es importante </w:t>
      </w:r>
      <w:r w:rsidR="00EF0CDE">
        <w:rPr>
          <w:rFonts w:ascii="Times New Roman" w:hAnsi="Times New Roman" w:cs="Times New Roman"/>
          <w:sz w:val="24"/>
          <w:szCs w:val="24"/>
        </w:rPr>
        <w:t xml:space="preserve">en el proceso creativo de la investigación. Las literaturas que revisamos, que a su vez provienen </w:t>
      </w:r>
      <w:r w:rsidR="004B0CBA">
        <w:rPr>
          <w:rFonts w:ascii="Times New Roman" w:hAnsi="Times New Roman" w:cs="Times New Roman"/>
          <w:sz w:val="24"/>
          <w:szCs w:val="24"/>
        </w:rPr>
        <w:t>de enfoques más fundamentales que nos heredaron los autores clásicos, son parte de un conjunto de herramientas que se encuentran a nuestra disposición</w:t>
      </w:r>
      <w:r w:rsidR="00B6684F">
        <w:rPr>
          <w:rFonts w:ascii="Times New Roman" w:hAnsi="Times New Roman" w:cs="Times New Roman"/>
          <w:sz w:val="24"/>
          <w:szCs w:val="24"/>
        </w:rPr>
        <w:t xml:space="preserve">; si queremos </w:t>
      </w:r>
      <w:r w:rsidR="001E1721">
        <w:rPr>
          <w:rFonts w:ascii="Times New Roman" w:hAnsi="Times New Roman" w:cs="Times New Roman"/>
          <w:sz w:val="24"/>
          <w:szCs w:val="24"/>
        </w:rPr>
        <w:t xml:space="preserve">realizar una investigación, el espacio creativo </w:t>
      </w:r>
      <w:r w:rsidR="009F42D9">
        <w:rPr>
          <w:rFonts w:ascii="Times New Roman" w:hAnsi="Times New Roman" w:cs="Times New Roman"/>
          <w:sz w:val="24"/>
          <w:szCs w:val="24"/>
        </w:rPr>
        <w:t xml:space="preserve">que tenemos está dado por qué tanta </w:t>
      </w:r>
      <w:r w:rsidR="00396A6D">
        <w:rPr>
          <w:rFonts w:ascii="Times New Roman" w:hAnsi="Times New Roman" w:cs="Times New Roman"/>
          <w:sz w:val="24"/>
          <w:szCs w:val="24"/>
        </w:rPr>
        <w:t xml:space="preserve">literatura existe al respecto. Eso como primer espacio creativo: el </w:t>
      </w:r>
      <w:r w:rsidR="00C510F2">
        <w:rPr>
          <w:rFonts w:ascii="Times New Roman" w:hAnsi="Times New Roman" w:cs="Times New Roman"/>
          <w:sz w:val="24"/>
          <w:szCs w:val="24"/>
        </w:rPr>
        <w:t>ejercicio</w:t>
      </w:r>
      <w:r w:rsidR="00396A6D">
        <w:rPr>
          <w:rFonts w:ascii="Times New Roman" w:hAnsi="Times New Roman" w:cs="Times New Roman"/>
          <w:sz w:val="24"/>
          <w:szCs w:val="24"/>
        </w:rPr>
        <w:t xml:space="preserve"> de revisión bibliográfica como</w:t>
      </w:r>
      <w:r w:rsidR="00C510F2">
        <w:rPr>
          <w:rFonts w:ascii="Times New Roman" w:hAnsi="Times New Roman" w:cs="Times New Roman"/>
          <w:sz w:val="24"/>
          <w:szCs w:val="24"/>
        </w:rPr>
        <w:t xml:space="preserve"> proceso de despliegue creativo</w:t>
      </w:r>
      <w:r w:rsidR="006D5552">
        <w:rPr>
          <w:rFonts w:ascii="Times New Roman" w:hAnsi="Times New Roman" w:cs="Times New Roman"/>
          <w:sz w:val="24"/>
          <w:szCs w:val="24"/>
        </w:rPr>
        <w:t xml:space="preserve"> en tant</w:t>
      </w:r>
      <w:r w:rsidR="00A93C71">
        <w:rPr>
          <w:rFonts w:ascii="Times New Roman" w:hAnsi="Times New Roman" w:cs="Times New Roman"/>
          <w:sz w:val="24"/>
          <w:szCs w:val="24"/>
        </w:rPr>
        <w:t>o nuestros intereses investigativos puedan o bien complementarse a lo</w:t>
      </w:r>
      <w:r w:rsidR="009F79D5">
        <w:rPr>
          <w:rFonts w:ascii="Times New Roman" w:hAnsi="Times New Roman" w:cs="Times New Roman"/>
          <w:sz w:val="24"/>
          <w:szCs w:val="24"/>
        </w:rPr>
        <w:t>s demás o criticarlos</w:t>
      </w:r>
      <w:r w:rsidR="00C510F2">
        <w:rPr>
          <w:rFonts w:ascii="Times New Roman" w:hAnsi="Times New Roman" w:cs="Times New Roman"/>
          <w:sz w:val="24"/>
          <w:szCs w:val="24"/>
        </w:rPr>
        <w:t>.</w:t>
      </w:r>
      <w:r w:rsidR="009F79D5">
        <w:rPr>
          <w:rFonts w:ascii="Times New Roman" w:hAnsi="Times New Roman" w:cs="Times New Roman"/>
          <w:sz w:val="24"/>
          <w:szCs w:val="24"/>
        </w:rPr>
        <w:t xml:space="preserve"> Es</w:t>
      </w:r>
      <w:r w:rsidR="00EB32FF">
        <w:rPr>
          <w:rFonts w:ascii="Times New Roman" w:hAnsi="Times New Roman" w:cs="Times New Roman"/>
          <w:sz w:val="24"/>
          <w:szCs w:val="24"/>
        </w:rPr>
        <w:t xml:space="preserve"> aquel ejercicio mismo un espacio de creatividad.</w:t>
      </w:r>
      <w:r w:rsidR="006D5552">
        <w:rPr>
          <w:rFonts w:ascii="Times New Roman" w:hAnsi="Times New Roman" w:cs="Times New Roman"/>
          <w:sz w:val="24"/>
          <w:szCs w:val="24"/>
        </w:rPr>
        <w:t xml:space="preserve"> </w:t>
      </w:r>
      <w:r w:rsidR="00C51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AE0E52" w14:textId="071CA6CB" w:rsidR="000D5853" w:rsidRDefault="00C510F2" w:rsidP="001E1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segunda instancia </w:t>
      </w:r>
      <w:r w:rsidR="00370E7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o una segunda interpretación </w:t>
      </w:r>
      <w:r w:rsidR="008448DF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la pregunta</w:t>
      </w:r>
      <w:r w:rsidR="00370E78">
        <w:rPr>
          <w:rFonts w:ascii="Times New Roman" w:hAnsi="Times New Roman" w:cs="Times New Roman"/>
          <w:sz w:val="24"/>
          <w:szCs w:val="24"/>
        </w:rPr>
        <w:t>-</w:t>
      </w:r>
      <w:r w:rsidR="00396A6D">
        <w:rPr>
          <w:rFonts w:ascii="Times New Roman" w:hAnsi="Times New Roman" w:cs="Times New Roman"/>
          <w:sz w:val="24"/>
          <w:szCs w:val="24"/>
        </w:rPr>
        <w:t xml:space="preserve"> </w:t>
      </w:r>
      <w:r w:rsidR="00370E78">
        <w:rPr>
          <w:rFonts w:ascii="Times New Roman" w:hAnsi="Times New Roman" w:cs="Times New Roman"/>
          <w:sz w:val="24"/>
          <w:szCs w:val="24"/>
        </w:rPr>
        <w:t xml:space="preserve">tenemos la creatividad como </w:t>
      </w:r>
      <w:r w:rsidR="00587189">
        <w:rPr>
          <w:rFonts w:ascii="Times New Roman" w:hAnsi="Times New Roman" w:cs="Times New Roman"/>
          <w:sz w:val="24"/>
          <w:szCs w:val="24"/>
        </w:rPr>
        <w:t>libertad de despliegue creativo, en oposición a</w:t>
      </w:r>
      <w:r w:rsidR="001650FB">
        <w:rPr>
          <w:rFonts w:ascii="Times New Roman" w:hAnsi="Times New Roman" w:cs="Times New Roman"/>
          <w:sz w:val="24"/>
          <w:szCs w:val="24"/>
        </w:rPr>
        <w:t>l bloqueo -como limitación- que podría generar la literatura</w:t>
      </w:r>
      <w:r w:rsidR="00EB32FF">
        <w:rPr>
          <w:rFonts w:ascii="Times New Roman" w:hAnsi="Times New Roman" w:cs="Times New Roman"/>
          <w:sz w:val="24"/>
          <w:szCs w:val="24"/>
        </w:rPr>
        <w:t>. Sobre ello, el autor señala que</w:t>
      </w:r>
      <w:r w:rsidR="009F33D7">
        <w:rPr>
          <w:rFonts w:ascii="Times New Roman" w:hAnsi="Times New Roman" w:cs="Times New Roman"/>
          <w:sz w:val="24"/>
          <w:szCs w:val="24"/>
        </w:rPr>
        <w:t xml:space="preserve"> </w:t>
      </w:r>
      <w:r w:rsidR="00AD6B11">
        <w:rPr>
          <w:rFonts w:ascii="Times New Roman" w:hAnsi="Times New Roman" w:cs="Times New Roman"/>
          <w:sz w:val="24"/>
          <w:szCs w:val="24"/>
        </w:rPr>
        <w:t xml:space="preserve">es la hegemonía ideológica que controla el conocimiento </w:t>
      </w:r>
      <w:r w:rsidR="00D06EF7">
        <w:rPr>
          <w:rFonts w:ascii="Times New Roman" w:hAnsi="Times New Roman" w:cs="Times New Roman"/>
          <w:sz w:val="24"/>
          <w:szCs w:val="24"/>
        </w:rPr>
        <w:t>la que no</w:t>
      </w:r>
      <w:r w:rsidR="00D2262A">
        <w:rPr>
          <w:rFonts w:ascii="Times New Roman" w:hAnsi="Times New Roman" w:cs="Times New Roman"/>
          <w:sz w:val="24"/>
          <w:szCs w:val="24"/>
        </w:rPr>
        <w:t>s puede terminar por abrumar</w:t>
      </w:r>
      <w:r w:rsidR="00192936">
        <w:rPr>
          <w:rFonts w:ascii="Times New Roman" w:hAnsi="Times New Roman" w:cs="Times New Roman"/>
          <w:sz w:val="24"/>
          <w:szCs w:val="24"/>
        </w:rPr>
        <w:t xml:space="preserve">. Llevar nuestra investigación más allá de los limites de la </w:t>
      </w:r>
      <w:r w:rsidR="00821CAD">
        <w:rPr>
          <w:rFonts w:ascii="Times New Roman" w:hAnsi="Times New Roman" w:cs="Times New Roman"/>
          <w:sz w:val="24"/>
          <w:szCs w:val="24"/>
        </w:rPr>
        <w:t>hegemonía ideológica es también un espacio de despliegue creativo</w:t>
      </w:r>
      <w:r w:rsidR="00883D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376128" w14:textId="28078798" w:rsidR="00883D16" w:rsidRDefault="00976574" w:rsidP="001E1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Ambas interpretaciones de la pregunta contienen, aunque sea de manera implícita, </w:t>
      </w:r>
      <w:r w:rsidR="005576F4">
        <w:rPr>
          <w:rFonts w:ascii="Times New Roman" w:hAnsi="Times New Roman" w:cs="Times New Roman"/>
          <w:sz w:val="24"/>
          <w:szCs w:val="24"/>
        </w:rPr>
        <w:t>el núcleo del proceso creativo en la revisión bibliográfica, y es el enfoque con que se investiga aquello que las diferencia. Para e</w:t>
      </w:r>
      <w:ins w:id="1" w:author="CLAUDIO DUARTE" w:date="2021-11-10T19:04:00Z">
        <w:r w:rsidR="00B55E1C">
          <w:rPr>
            <w:rFonts w:ascii="Times New Roman" w:hAnsi="Times New Roman" w:cs="Times New Roman"/>
            <w:sz w:val="24"/>
            <w:szCs w:val="24"/>
          </w:rPr>
          <w:t xml:space="preserve">l </w:t>
        </w:r>
      </w:ins>
      <w:del w:id="2" w:author="CLAUDIO DUARTE" w:date="2021-11-10T19:04:00Z">
        <w:r w:rsidR="005576F4" w:rsidDel="00B55E1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5576F4">
        <w:rPr>
          <w:rFonts w:ascii="Times New Roman" w:hAnsi="Times New Roman" w:cs="Times New Roman"/>
          <w:sz w:val="24"/>
          <w:szCs w:val="24"/>
        </w:rPr>
        <w:t xml:space="preserve">autor, </w:t>
      </w:r>
      <w:r w:rsidR="008366BD">
        <w:rPr>
          <w:rFonts w:ascii="Times New Roman" w:hAnsi="Times New Roman" w:cs="Times New Roman"/>
          <w:sz w:val="24"/>
          <w:szCs w:val="24"/>
        </w:rPr>
        <w:t>el proceso de revisión bibliográfica es, al final, un proceso de aprendizaje, en el cual ampliamos nuestro conocimient</w:t>
      </w:r>
      <w:r w:rsidR="0061689B">
        <w:rPr>
          <w:rFonts w:ascii="Times New Roman" w:hAnsi="Times New Roman" w:cs="Times New Roman"/>
          <w:sz w:val="24"/>
          <w:szCs w:val="24"/>
        </w:rPr>
        <w:t>o, ya sea para argumentar futuramente o para comenzar investigaciones q</w:t>
      </w:r>
      <w:r w:rsidR="00DD366C">
        <w:rPr>
          <w:rFonts w:ascii="Times New Roman" w:hAnsi="Times New Roman" w:cs="Times New Roman"/>
          <w:sz w:val="24"/>
          <w:szCs w:val="24"/>
        </w:rPr>
        <w:t xml:space="preserve">ue aún no se han hecho. </w:t>
      </w:r>
    </w:p>
    <w:p w14:paraId="3E947106" w14:textId="29BF1C55" w:rsidR="00DD366C" w:rsidRDefault="005F7138" w:rsidP="001E172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Cita</w:t>
      </w:r>
    </w:p>
    <w:p w14:paraId="23AEA473" w14:textId="0760E399" w:rsidR="005F7138" w:rsidRDefault="005F7138" w:rsidP="001E1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“Pocas personas estarían interesadas en nuestros resultados si no indicáramos alguna relación entre ellos y lo que otros han dicho o hecho antes que nosotros” </w:t>
      </w:r>
      <w:sdt>
        <w:sdtPr>
          <w:rPr>
            <w:rFonts w:ascii="Times New Roman" w:hAnsi="Times New Roman" w:cs="Times New Roman"/>
            <w:sz w:val="24"/>
            <w:szCs w:val="24"/>
          </w:rPr>
          <w:id w:val="-909687379"/>
          <w:citation/>
        </w:sdtPr>
        <w:sdtEndPr/>
        <w:sdtContent>
          <w:r w:rsidR="00A903A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903A2">
            <w:rPr>
              <w:rFonts w:ascii="Times New Roman" w:hAnsi="Times New Roman" w:cs="Times New Roman"/>
              <w:sz w:val="24"/>
              <w:szCs w:val="24"/>
            </w:rPr>
            <w:instrText xml:space="preserve">CITATION Bec11 \p 177 \l 13322 </w:instrText>
          </w:r>
          <w:r w:rsidR="00A903A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A903A2" w:rsidRPr="00A903A2">
            <w:rPr>
              <w:rFonts w:ascii="Times New Roman" w:hAnsi="Times New Roman" w:cs="Times New Roman"/>
              <w:noProof/>
              <w:sz w:val="24"/>
              <w:szCs w:val="24"/>
            </w:rPr>
            <w:t>(Becker , 2011, pág. 177)</w:t>
          </w:r>
          <w:r w:rsidR="00A903A2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</w:p>
    <w:p w14:paraId="2B08277F" w14:textId="5C40AAF0" w:rsidR="00A903A2" w:rsidRDefault="00A903A2" w:rsidP="001E1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F23CC4">
        <w:rPr>
          <w:rFonts w:ascii="Times New Roman" w:hAnsi="Times New Roman" w:cs="Times New Roman"/>
          <w:sz w:val="24"/>
          <w:szCs w:val="24"/>
        </w:rPr>
        <w:t xml:space="preserve">Es mejor perseguir loas metas de la ciencia normal: hacer un buen trabajo que otros puedan usar, y de ese modo aumentar el conocimiento y la comprensión” </w:t>
      </w:r>
      <w:sdt>
        <w:sdtPr>
          <w:rPr>
            <w:rFonts w:ascii="Times New Roman" w:hAnsi="Times New Roman" w:cs="Times New Roman"/>
            <w:sz w:val="24"/>
            <w:szCs w:val="24"/>
          </w:rPr>
          <w:id w:val="-489716076"/>
          <w:citation/>
        </w:sdtPr>
        <w:sdtEndPr/>
        <w:sdtContent>
          <w:r w:rsidR="00F23CC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F23CC4">
            <w:rPr>
              <w:rFonts w:ascii="Times New Roman" w:hAnsi="Times New Roman" w:cs="Times New Roman"/>
              <w:sz w:val="24"/>
              <w:szCs w:val="24"/>
            </w:rPr>
            <w:instrText xml:space="preserve">CITATION Bec11 \p 178 \l 13322 </w:instrText>
          </w:r>
          <w:r w:rsidR="00F23CC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F23CC4" w:rsidRPr="00F23CC4">
            <w:rPr>
              <w:rFonts w:ascii="Times New Roman" w:hAnsi="Times New Roman" w:cs="Times New Roman"/>
              <w:noProof/>
              <w:sz w:val="24"/>
              <w:szCs w:val="24"/>
            </w:rPr>
            <w:t>(Becker , 2011, pág. 178)</w:t>
          </w:r>
          <w:r w:rsidR="00F23CC4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</w:p>
    <w:p w14:paraId="7001044A" w14:textId="6704D42B" w:rsidR="00F23CC4" w:rsidRPr="005F7138" w:rsidRDefault="00C953E5" w:rsidP="001E1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“Use la bibliografía, no deje que la bibliografía lo use a usted” </w:t>
      </w:r>
      <w:sdt>
        <w:sdtPr>
          <w:rPr>
            <w:rFonts w:ascii="Times New Roman" w:hAnsi="Times New Roman" w:cs="Times New Roman"/>
            <w:sz w:val="24"/>
            <w:szCs w:val="24"/>
          </w:rPr>
          <w:id w:val="-1803766692"/>
          <w:citation/>
        </w:sdtPr>
        <w:sdtEndPr/>
        <w:sdtContent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CITATION Bec11 \p 187 \l 13322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C953E5">
            <w:rPr>
              <w:rFonts w:ascii="Times New Roman" w:hAnsi="Times New Roman" w:cs="Times New Roman"/>
              <w:noProof/>
              <w:sz w:val="24"/>
              <w:szCs w:val="24"/>
            </w:rPr>
            <w:t>(Becker , 2011, pág. 187)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</w:p>
    <w:p w14:paraId="0BE77A7D" w14:textId="77777777" w:rsidR="00842E4F" w:rsidRPr="00AC6F95" w:rsidRDefault="00842E4F" w:rsidP="004F06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2E4F" w:rsidRPr="00AC6F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8:56:00Z" w:initials="CD">
    <w:p w14:paraId="174E6B88" w14:textId="022799C8" w:rsidR="007F6018" w:rsidRDefault="007F6018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4E6B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9455" w16cex:dateUtc="2021-11-10T2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4E6B88" w16cid:durableId="2536945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BCE"/>
    <w:rsid w:val="000057E3"/>
    <w:rsid w:val="00012B0A"/>
    <w:rsid w:val="00013A85"/>
    <w:rsid w:val="000142C1"/>
    <w:rsid w:val="00017F3B"/>
    <w:rsid w:val="0002002B"/>
    <w:rsid w:val="00020865"/>
    <w:rsid w:val="00057C4E"/>
    <w:rsid w:val="00060B70"/>
    <w:rsid w:val="00066E34"/>
    <w:rsid w:val="000852DC"/>
    <w:rsid w:val="0008636F"/>
    <w:rsid w:val="0008788C"/>
    <w:rsid w:val="000A2632"/>
    <w:rsid w:val="000D19D4"/>
    <w:rsid w:val="000D5853"/>
    <w:rsid w:val="00102E11"/>
    <w:rsid w:val="0015618E"/>
    <w:rsid w:val="00157491"/>
    <w:rsid w:val="001640FC"/>
    <w:rsid w:val="001650FB"/>
    <w:rsid w:val="0016767F"/>
    <w:rsid w:val="00182C8F"/>
    <w:rsid w:val="00192936"/>
    <w:rsid w:val="001935F1"/>
    <w:rsid w:val="001B0938"/>
    <w:rsid w:val="001E1721"/>
    <w:rsid w:val="001E5CAA"/>
    <w:rsid w:val="001F49F8"/>
    <w:rsid w:val="0022372F"/>
    <w:rsid w:val="00224AF1"/>
    <w:rsid w:val="00226088"/>
    <w:rsid w:val="002643DB"/>
    <w:rsid w:val="0029183F"/>
    <w:rsid w:val="00295603"/>
    <w:rsid w:val="002A52F6"/>
    <w:rsid w:val="002B41B5"/>
    <w:rsid w:val="002C7B8C"/>
    <w:rsid w:val="002D4C9D"/>
    <w:rsid w:val="002F34E4"/>
    <w:rsid w:val="003111F8"/>
    <w:rsid w:val="00341347"/>
    <w:rsid w:val="00370E78"/>
    <w:rsid w:val="00396A6D"/>
    <w:rsid w:val="003B35B8"/>
    <w:rsid w:val="004043F2"/>
    <w:rsid w:val="00422980"/>
    <w:rsid w:val="004706AF"/>
    <w:rsid w:val="004B0CBA"/>
    <w:rsid w:val="004B480A"/>
    <w:rsid w:val="004C1D5C"/>
    <w:rsid w:val="004C2B7A"/>
    <w:rsid w:val="004E7CBB"/>
    <w:rsid w:val="004F06F4"/>
    <w:rsid w:val="00510386"/>
    <w:rsid w:val="00521A98"/>
    <w:rsid w:val="00527002"/>
    <w:rsid w:val="005576F4"/>
    <w:rsid w:val="00560586"/>
    <w:rsid w:val="00562779"/>
    <w:rsid w:val="00587189"/>
    <w:rsid w:val="00596C45"/>
    <w:rsid w:val="005A413C"/>
    <w:rsid w:val="005B2604"/>
    <w:rsid w:val="005B2AEE"/>
    <w:rsid w:val="005C44A2"/>
    <w:rsid w:val="005C58F0"/>
    <w:rsid w:val="005D516A"/>
    <w:rsid w:val="005F3E07"/>
    <w:rsid w:val="005F7138"/>
    <w:rsid w:val="00611DB9"/>
    <w:rsid w:val="0061689B"/>
    <w:rsid w:val="0062157E"/>
    <w:rsid w:val="00625408"/>
    <w:rsid w:val="00631A8B"/>
    <w:rsid w:val="006509CE"/>
    <w:rsid w:val="006D3B51"/>
    <w:rsid w:val="006D5552"/>
    <w:rsid w:val="00711107"/>
    <w:rsid w:val="00714F3A"/>
    <w:rsid w:val="0072350D"/>
    <w:rsid w:val="00736F61"/>
    <w:rsid w:val="00745C47"/>
    <w:rsid w:val="00754B2B"/>
    <w:rsid w:val="0076290D"/>
    <w:rsid w:val="00765086"/>
    <w:rsid w:val="007A570F"/>
    <w:rsid w:val="007B05D3"/>
    <w:rsid w:val="007B3EA5"/>
    <w:rsid w:val="007D174F"/>
    <w:rsid w:val="007F0530"/>
    <w:rsid w:val="007F1E68"/>
    <w:rsid w:val="007F6018"/>
    <w:rsid w:val="00821CAD"/>
    <w:rsid w:val="008366BD"/>
    <w:rsid w:val="00842E4F"/>
    <w:rsid w:val="008448DF"/>
    <w:rsid w:val="00855043"/>
    <w:rsid w:val="008707A8"/>
    <w:rsid w:val="00883D16"/>
    <w:rsid w:val="0089513A"/>
    <w:rsid w:val="008A3B49"/>
    <w:rsid w:val="008B491E"/>
    <w:rsid w:val="008B74E6"/>
    <w:rsid w:val="008C353C"/>
    <w:rsid w:val="008E2046"/>
    <w:rsid w:val="008E479A"/>
    <w:rsid w:val="009313EB"/>
    <w:rsid w:val="0095544C"/>
    <w:rsid w:val="00965BCE"/>
    <w:rsid w:val="00976574"/>
    <w:rsid w:val="00977A3F"/>
    <w:rsid w:val="00991F46"/>
    <w:rsid w:val="009C288C"/>
    <w:rsid w:val="009C3B2C"/>
    <w:rsid w:val="009C7F02"/>
    <w:rsid w:val="009E5F48"/>
    <w:rsid w:val="009F33D7"/>
    <w:rsid w:val="009F42D9"/>
    <w:rsid w:val="009F79D5"/>
    <w:rsid w:val="00A04C36"/>
    <w:rsid w:val="00A515DD"/>
    <w:rsid w:val="00A57437"/>
    <w:rsid w:val="00A7225C"/>
    <w:rsid w:val="00A903A2"/>
    <w:rsid w:val="00A93C71"/>
    <w:rsid w:val="00AA3D38"/>
    <w:rsid w:val="00AC6F95"/>
    <w:rsid w:val="00AD4B5D"/>
    <w:rsid w:val="00AD6B11"/>
    <w:rsid w:val="00AF1083"/>
    <w:rsid w:val="00B06A8B"/>
    <w:rsid w:val="00B26BAF"/>
    <w:rsid w:val="00B364C0"/>
    <w:rsid w:val="00B55E1C"/>
    <w:rsid w:val="00B6684F"/>
    <w:rsid w:val="00B72D8A"/>
    <w:rsid w:val="00B75EC7"/>
    <w:rsid w:val="00B86DE4"/>
    <w:rsid w:val="00B8784E"/>
    <w:rsid w:val="00B911EC"/>
    <w:rsid w:val="00B93ECE"/>
    <w:rsid w:val="00BA3F72"/>
    <w:rsid w:val="00BD18B6"/>
    <w:rsid w:val="00BF0E28"/>
    <w:rsid w:val="00C4541F"/>
    <w:rsid w:val="00C466B8"/>
    <w:rsid w:val="00C510F2"/>
    <w:rsid w:val="00C51D13"/>
    <w:rsid w:val="00C91FD9"/>
    <w:rsid w:val="00C953E5"/>
    <w:rsid w:val="00CB1F0D"/>
    <w:rsid w:val="00CB58A2"/>
    <w:rsid w:val="00CC66CA"/>
    <w:rsid w:val="00D06EF7"/>
    <w:rsid w:val="00D1490E"/>
    <w:rsid w:val="00D21376"/>
    <w:rsid w:val="00D2262A"/>
    <w:rsid w:val="00D3262A"/>
    <w:rsid w:val="00D6110A"/>
    <w:rsid w:val="00D86158"/>
    <w:rsid w:val="00D93794"/>
    <w:rsid w:val="00DB60C7"/>
    <w:rsid w:val="00DB6BBA"/>
    <w:rsid w:val="00DB6D3F"/>
    <w:rsid w:val="00DD366C"/>
    <w:rsid w:val="00DD7D0B"/>
    <w:rsid w:val="00DE5886"/>
    <w:rsid w:val="00DF0DEC"/>
    <w:rsid w:val="00E157C4"/>
    <w:rsid w:val="00E83306"/>
    <w:rsid w:val="00EB32FF"/>
    <w:rsid w:val="00EE2134"/>
    <w:rsid w:val="00EF0CDE"/>
    <w:rsid w:val="00EF407C"/>
    <w:rsid w:val="00F21494"/>
    <w:rsid w:val="00F23CC4"/>
    <w:rsid w:val="00F467C7"/>
    <w:rsid w:val="00F63243"/>
    <w:rsid w:val="00F7719E"/>
    <w:rsid w:val="00FA2820"/>
    <w:rsid w:val="00FA5820"/>
    <w:rsid w:val="00FF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4DF1"/>
  <w15:chartTrackingRefBased/>
  <w15:docId w15:val="{C3AF5233-64CD-4FDA-ADD6-AF2ADA45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F60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601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6018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60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6018"/>
    <w:rPr>
      <w:b/>
      <w:bCs/>
      <w:sz w:val="20"/>
      <w:szCs w:val="20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Bec11</b:Tag>
    <b:SourceType>Book</b:SourceType>
    <b:Guid>{5E3B6F69-E230-4FA8-98EE-FA56BD4F3AA3}</b:Guid>
    <b:Title>Manual de escritura para científicos sociales: cómo empezar y terminar una tesis, un libro o un artículo</b:Title>
    <b:Year>2011</b:Year>
    <b:City>Buenos Aires</b:City>
    <b:Publisher>Siglo Veintiuno Editores</b:Publisher>
    <b:Author>
      <b:Author>
        <b:NameList>
          <b:Person>
            <b:Last>Becker </b:Last>
            <b:First>Howard </b:First>
          </b:Person>
        </b:NameList>
      </b:Author>
      <b:BookAuthor>
        <b:NameList>
          <b:Person>
            <b:Last>Becker</b:Last>
            <b:First>Howard</b:First>
          </b:Person>
        </b:NameList>
      </b:BookAuthor>
    </b:Author>
    <b:BookTitle>Manual de escritura para científicos sociales: cómo empezar y terminar una tesis, un libro o un artículo</b:BookTitle>
    <b:Pages>171-187</b:Pages>
    <b:RefOrder>1</b:RefOrder>
  </b:Source>
</b:Sources>
</file>

<file path=customXml/itemProps1.xml><?xml version="1.0" encoding="utf-8"?>
<ds:datastoreItem xmlns:ds="http://schemas.openxmlformats.org/officeDocument/2006/customXml" ds:itemID="{FE287C02-0254-4984-8E5D-D11FC84E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980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Dorian Nicolás Ñanco Montero (dorian.nanco)</dc:creator>
  <cp:keywords/>
  <dc:description/>
  <cp:lastModifiedBy>CLAUDIO DUARTE</cp:lastModifiedBy>
  <cp:revision>2</cp:revision>
  <dcterms:created xsi:type="dcterms:W3CDTF">2021-11-10T22:04:00Z</dcterms:created>
  <dcterms:modified xsi:type="dcterms:W3CDTF">2021-11-10T22:04:00Z</dcterms:modified>
</cp:coreProperties>
</file>